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DD5E1" w14:textId="2040A451" w:rsidR="006132FB" w:rsidRPr="00E85576" w:rsidRDefault="00DC6A2C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E85576">
        <w:rPr>
          <w:rFonts w:ascii="Times New Roman" w:hAnsi="Times New Roman" w:cs="Times New Roman"/>
          <w:b/>
          <w:sz w:val="20"/>
          <w:szCs w:val="20"/>
        </w:rPr>
        <w:t>Annex I</w:t>
      </w:r>
      <w:ins w:id="1" w:author="Author">
        <w:r w:rsidR="00E37181">
          <w:rPr>
            <w:rFonts w:ascii="Times New Roman" w:hAnsi="Times New Roman" w:cs="Times New Roman"/>
            <w:b/>
            <w:sz w:val="20"/>
            <w:szCs w:val="20"/>
          </w:rPr>
          <w:t>V</w:t>
        </w:r>
      </w:ins>
      <w:del w:id="2" w:author="Author">
        <w:r w:rsidRPr="00E85576" w:rsidDel="00E37181">
          <w:rPr>
            <w:rFonts w:ascii="Times New Roman" w:hAnsi="Times New Roman" w:cs="Times New Roman"/>
            <w:b/>
            <w:sz w:val="20"/>
            <w:szCs w:val="20"/>
          </w:rPr>
          <w:delText>I</w:delText>
        </w:r>
      </w:del>
    </w:p>
    <w:p w14:paraId="2AA76B1B" w14:textId="0488306A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2B90">
        <w:rPr>
          <w:rFonts w:ascii="Times New Roman" w:hAnsi="Times New Roman" w:cs="Times New Roman"/>
          <w:b/>
          <w:sz w:val="20"/>
          <w:szCs w:val="20"/>
        </w:rPr>
        <w:t>S</w:t>
      </w:r>
      <w:r w:rsidR="00DC6A2C">
        <w:rPr>
          <w:rFonts w:ascii="Times New Roman" w:hAnsi="Times New Roman" w:cs="Times New Roman"/>
          <w:b/>
          <w:sz w:val="20"/>
          <w:szCs w:val="20"/>
        </w:rPr>
        <w:t>.</w:t>
      </w:r>
      <w:r w:rsidRPr="00892B90">
        <w:rPr>
          <w:rFonts w:ascii="Times New Roman" w:hAnsi="Times New Roman" w:cs="Times New Roman"/>
          <w:b/>
          <w:sz w:val="20"/>
          <w:szCs w:val="20"/>
        </w:rPr>
        <w:t xml:space="preserve">23.03. </w:t>
      </w:r>
      <w:r w:rsidRPr="006132FB">
        <w:rPr>
          <w:rFonts w:ascii="Times New Roman" w:hAnsi="Times New Roman" w:cs="Times New Roman"/>
          <w:b/>
          <w:sz w:val="20"/>
          <w:szCs w:val="20"/>
        </w:rPr>
        <w:t>Annual movements on own funds</w:t>
      </w:r>
    </w:p>
    <w:p w14:paraId="73C4AA92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AD092FB" w14:textId="77777777" w:rsidR="006132FB" w:rsidRPr="002F4BD8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4BD8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0EA38F6A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C17C06" w14:textId="6DCC3994" w:rsidR="006132FB" w:rsidRPr="00892B90" w:rsidRDefault="006132FB" w:rsidP="006132FB">
      <w:pPr>
        <w:jc w:val="both"/>
        <w:rPr>
          <w:rFonts w:ascii="Times New Roman" w:hAnsi="Times New Roman" w:cs="Times New Roman"/>
          <w:sz w:val="20"/>
          <w:szCs w:val="20"/>
        </w:rPr>
      </w:pPr>
      <w:r w:rsidRPr="00892B90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2F4BD8">
        <w:rPr>
          <w:rFonts w:ascii="Times New Roman" w:hAnsi="Times New Roman" w:cs="Times New Roman"/>
          <w:sz w:val="20"/>
          <w:szCs w:val="20"/>
        </w:rPr>
        <w:t>is Regulation</w:t>
      </w:r>
      <w:r w:rsidRPr="00892B90">
        <w:rPr>
          <w:rFonts w:ascii="Times New Roman" w:hAnsi="Times New Roman" w:cs="Times New Roman"/>
          <w:sz w:val="20"/>
          <w:szCs w:val="20"/>
        </w:rPr>
        <w:t>. The first column of the next table identifies the items to be reported by row and column number, as shown in the template in Annex I.</w:t>
      </w:r>
    </w:p>
    <w:p w14:paraId="6BC30BE7" w14:textId="6AB13A68" w:rsidR="006132FB" w:rsidRDefault="006132FB" w:rsidP="006132FB">
      <w:r w:rsidRPr="00892B90">
        <w:rPr>
          <w:rFonts w:ascii="Times New Roman" w:hAnsi="Times New Roman" w:cs="Times New Roman"/>
          <w:sz w:val="20"/>
          <w:szCs w:val="20"/>
        </w:rPr>
        <w:t xml:space="preserve">This Annex relates to annual submission for </w:t>
      </w:r>
      <w:r w:rsidR="00C0403B">
        <w:rPr>
          <w:rFonts w:ascii="Times New Roman" w:hAnsi="Times New Roman" w:cs="Times New Roman"/>
          <w:sz w:val="20"/>
          <w:szCs w:val="20"/>
        </w:rPr>
        <w:t>third country branches</w:t>
      </w:r>
      <w:r w:rsidRPr="00892B90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3402"/>
        <w:gridCol w:w="4394"/>
      </w:tblGrid>
      <w:tr w:rsidR="006132FB" w:rsidRPr="006132FB" w14:paraId="60240770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DB12B0B" w14:textId="71E6BFF5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0CD2B45" w14:textId="77777777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1F3F3" w14:textId="77777777" w:rsidR="00EC6B3F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INSTRUCTIONS</w:t>
            </w:r>
          </w:p>
          <w:p w14:paraId="07F86AC0" w14:textId="77777777" w:rsidR="005937E9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6F76" w:rsidRPr="006132FB" w14:paraId="2BAA801E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70E3E" w14:textId="77777777" w:rsidR="00426F76" w:rsidRPr="00C725AA" w:rsidRDefault="00426F76" w:rsidP="0042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25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 amount equal to the value of deferred tax assets </w:t>
            </w:r>
          </w:p>
          <w:p w14:paraId="167899A1" w14:textId="77777777" w:rsidR="00426F76" w:rsidRPr="002F4BD8" w:rsidRDefault="0042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11EE818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5340F14" w14:textId="5231DC84" w:rsidR="000E3691" w:rsidRPr="002F4BD8" w:rsidRDefault="007D7410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3565F" w14:textId="4708A37B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r w:rsidR="00B86039">
              <w:rPr>
                <w:rFonts w:ascii="Times New Roman" w:hAnsi="Times New Roman" w:cs="Times New Roman"/>
                <w:sz w:val="20"/>
                <w:szCs w:val="20"/>
              </w:rPr>
              <w:t xml:space="preserve">net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547C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brought forward from the previous reporting period. </w:t>
            </w:r>
          </w:p>
        </w:tc>
      </w:tr>
      <w:tr w:rsidR="00C917B4" w:rsidRPr="006132FB" w14:paraId="41E4CD99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31D10C2F" w14:textId="174B428E" w:rsidR="000E3691" w:rsidRPr="002F4BD8" w:rsidRDefault="007D7410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R0900/C0060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BCD3C1E" w14:textId="317485F8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r w:rsidR="00B86039">
              <w:rPr>
                <w:rFonts w:ascii="Times New Roman" w:hAnsi="Times New Roman" w:cs="Times New Roman"/>
                <w:sz w:val="20"/>
                <w:szCs w:val="20"/>
              </w:rPr>
              <w:t xml:space="preserve">net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B882AF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carried forward to the next reporting period. </w:t>
            </w:r>
          </w:p>
        </w:tc>
      </w:tr>
      <w:tr w:rsidR="00426F76" w:rsidRPr="006132FB" w14:paraId="41E8FC3F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B5D59" w14:textId="340251F4" w:rsidR="00426F76" w:rsidRPr="002F4BD8" w:rsidRDefault="00426F76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7CBF">
              <w:rPr>
                <w:rFonts w:ascii="Times New Roman" w:hAnsi="Times New Roman" w:cs="Times New Roman"/>
                <w:b/>
                <w:sz w:val="20"/>
                <w:szCs w:val="20"/>
              </w:rPr>
              <w:t>Ancillary own funds - movements in the reporting period</w:t>
            </w:r>
          </w:p>
        </w:tc>
      </w:tr>
      <w:tr w:rsidR="00C917B4" w:rsidRPr="006132FB" w14:paraId="6553EC0F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00F69B0C" w14:textId="21673E7D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FA6DCC6" w14:textId="34166C97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F70615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brought forward from the previous reporting period. </w:t>
            </w:r>
          </w:p>
        </w:tc>
      </w:tr>
      <w:tr w:rsidR="00C917B4" w:rsidRPr="006132FB" w14:paraId="53FD2B6E" w14:textId="77777777" w:rsidTr="002F4BD8">
        <w:tc>
          <w:tcPr>
            <w:tcW w:w="1560" w:type="dxa"/>
          </w:tcPr>
          <w:p w14:paraId="1AAFDCE9" w14:textId="72A29F0F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R1110/C0110</w:t>
            </w:r>
          </w:p>
        </w:tc>
        <w:tc>
          <w:tcPr>
            <w:tcW w:w="3402" w:type="dxa"/>
            <w:shd w:val="clear" w:color="auto" w:fill="auto"/>
          </w:tcPr>
          <w:p w14:paraId="67BAA611" w14:textId="1DC46324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2 -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ew amount made available </w:t>
            </w:r>
          </w:p>
        </w:tc>
        <w:tc>
          <w:tcPr>
            <w:tcW w:w="4394" w:type="dxa"/>
            <w:shd w:val="clear" w:color="auto" w:fill="auto"/>
          </w:tcPr>
          <w:p w14:paraId="7E81C8B1" w14:textId="1F549ADA" w:rsidR="00EC6B3F" w:rsidRPr="002F4BD8" w:rsidRDefault="00EC6B3F" w:rsidP="00D872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</w:t>
            </w:r>
            <w:ins w:id="3" w:author="Author">
              <w:r w:rsidR="00D87299">
                <w:rPr>
                  <w:rFonts w:ascii="Times New Roman" w:hAnsi="Times New Roman" w:cs="Times New Roman"/>
                  <w:sz w:val="20"/>
                  <w:szCs w:val="20"/>
                </w:rPr>
                <w:t xml:space="preserve">total </w:t>
              </w:r>
            </w:ins>
            <w:del w:id="4" w:author="Author">
              <w:r w:rsidRPr="002F4BD8" w:rsidDel="00D8729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Tier 2 </w:delText>
              </w:r>
            </w:del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ancillary own funds to be made available over the reporting period. </w:t>
            </w:r>
          </w:p>
        </w:tc>
      </w:tr>
      <w:tr w:rsidR="00C917B4" w:rsidRPr="006132FB" w14:paraId="64D42252" w14:textId="77777777" w:rsidTr="002F4BD8">
        <w:tc>
          <w:tcPr>
            <w:tcW w:w="1560" w:type="dxa"/>
          </w:tcPr>
          <w:p w14:paraId="7C1AE796" w14:textId="22DAE850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R1110/C0120</w:t>
            </w:r>
          </w:p>
        </w:tc>
        <w:tc>
          <w:tcPr>
            <w:tcW w:w="3402" w:type="dxa"/>
            <w:shd w:val="clear" w:color="auto" w:fill="auto"/>
          </w:tcPr>
          <w:p w14:paraId="2F334F4B" w14:textId="41472A4E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eduction to amount available</w:t>
            </w:r>
          </w:p>
        </w:tc>
        <w:tc>
          <w:tcPr>
            <w:tcW w:w="4394" w:type="dxa"/>
            <w:shd w:val="clear" w:color="auto" w:fill="auto"/>
          </w:tcPr>
          <w:p w14:paraId="5E75B60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2 ancillary own funds over the reporting period. </w:t>
            </w:r>
          </w:p>
        </w:tc>
      </w:tr>
      <w:tr w:rsidR="00C917B4" w:rsidRPr="006132FB" w14:paraId="6F8D83E4" w14:textId="77777777" w:rsidTr="002F4BD8">
        <w:tc>
          <w:tcPr>
            <w:tcW w:w="1560" w:type="dxa"/>
          </w:tcPr>
          <w:p w14:paraId="102BADC5" w14:textId="0DEAF928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</w:tc>
        <w:tc>
          <w:tcPr>
            <w:tcW w:w="3402" w:type="dxa"/>
            <w:shd w:val="clear" w:color="auto" w:fill="auto"/>
          </w:tcPr>
          <w:p w14:paraId="76B62871" w14:textId="3600072E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alled up to basic own fund </w:t>
            </w:r>
          </w:p>
        </w:tc>
        <w:tc>
          <w:tcPr>
            <w:tcW w:w="4394" w:type="dxa"/>
            <w:shd w:val="clear" w:color="auto" w:fill="auto"/>
          </w:tcPr>
          <w:p w14:paraId="453A7B00" w14:textId="2E04BB4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554F13FC" w14:textId="77777777" w:rsidTr="002F4BD8">
        <w:tc>
          <w:tcPr>
            <w:tcW w:w="1560" w:type="dxa"/>
          </w:tcPr>
          <w:p w14:paraId="1A61326B" w14:textId="37538D50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R1110/C0060</w:t>
            </w:r>
          </w:p>
        </w:tc>
        <w:tc>
          <w:tcPr>
            <w:tcW w:w="3402" w:type="dxa"/>
            <w:shd w:val="clear" w:color="auto" w:fill="auto"/>
          </w:tcPr>
          <w:p w14:paraId="1DD800E0" w14:textId="011795E7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alance carried forward </w:t>
            </w:r>
          </w:p>
        </w:tc>
        <w:tc>
          <w:tcPr>
            <w:tcW w:w="4394" w:type="dxa"/>
            <w:shd w:val="clear" w:color="auto" w:fill="auto"/>
          </w:tcPr>
          <w:p w14:paraId="2E3C2B1F" w14:textId="77DDD23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carried forward to the next reporting period. </w:t>
            </w:r>
          </w:p>
        </w:tc>
      </w:tr>
      <w:tr w:rsidR="00C917B4" w:rsidRPr="006132FB" w14:paraId="3C92C3EF" w14:textId="77777777" w:rsidTr="002F4BD8">
        <w:tc>
          <w:tcPr>
            <w:tcW w:w="1560" w:type="dxa"/>
          </w:tcPr>
          <w:p w14:paraId="1A6CD6BD" w14:textId="0FEB6C5B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R1120/C0010</w:t>
            </w:r>
          </w:p>
        </w:tc>
        <w:tc>
          <w:tcPr>
            <w:tcW w:w="3402" w:type="dxa"/>
            <w:shd w:val="clear" w:color="auto" w:fill="auto"/>
          </w:tcPr>
          <w:p w14:paraId="5C76C51C" w14:textId="55BA066D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alance brought forward</w:t>
            </w:r>
          </w:p>
        </w:tc>
        <w:tc>
          <w:tcPr>
            <w:tcW w:w="4394" w:type="dxa"/>
            <w:shd w:val="clear" w:color="auto" w:fill="auto"/>
          </w:tcPr>
          <w:p w14:paraId="5374A2B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brought forward from the previous reporting period. </w:t>
            </w:r>
          </w:p>
        </w:tc>
      </w:tr>
      <w:tr w:rsidR="00C917B4" w:rsidRPr="006132FB" w14:paraId="741C51CE" w14:textId="77777777" w:rsidTr="002F4BD8">
        <w:tc>
          <w:tcPr>
            <w:tcW w:w="1560" w:type="dxa"/>
          </w:tcPr>
          <w:p w14:paraId="0F54A332" w14:textId="3A244DF6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R1120/C0110</w:t>
            </w:r>
          </w:p>
        </w:tc>
        <w:tc>
          <w:tcPr>
            <w:tcW w:w="3402" w:type="dxa"/>
            <w:shd w:val="clear" w:color="auto" w:fill="auto"/>
          </w:tcPr>
          <w:p w14:paraId="3D0561AC" w14:textId="5C9563BB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Tier 3 - N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ew amount made available </w:t>
            </w:r>
          </w:p>
        </w:tc>
        <w:tc>
          <w:tcPr>
            <w:tcW w:w="4394" w:type="dxa"/>
            <w:shd w:val="clear" w:color="auto" w:fill="auto"/>
          </w:tcPr>
          <w:p w14:paraId="1280D94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3 ancillary own funds to be made available over the reporting period. </w:t>
            </w:r>
          </w:p>
        </w:tc>
      </w:tr>
      <w:tr w:rsidR="00C917B4" w:rsidRPr="006132FB" w14:paraId="3A3409D4" w14:textId="77777777" w:rsidTr="002F4BD8">
        <w:trPr>
          <w:trHeight w:val="858"/>
        </w:trPr>
        <w:tc>
          <w:tcPr>
            <w:tcW w:w="1560" w:type="dxa"/>
          </w:tcPr>
          <w:p w14:paraId="4A8AD67B" w14:textId="47C1FFFC" w:rsidR="00270208" w:rsidRPr="002F4BD8" w:rsidRDefault="000638EF" w:rsidP="00E85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R1120/C0120</w:t>
            </w:r>
          </w:p>
        </w:tc>
        <w:tc>
          <w:tcPr>
            <w:tcW w:w="3402" w:type="dxa"/>
            <w:shd w:val="clear" w:color="auto" w:fill="auto"/>
          </w:tcPr>
          <w:p w14:paraId="4B52FBBC" w14:textId="6FA35803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eduction to amount available</w:t>
            </w:r>
          </w:p>
        </w:tc>
        <w:tc>
          <w:tcPr>
            <w:tcW w:w="4394" w:type="dxa"/>
            <w:shd w:val="clear" w:color="auto" w:fill="auto"/>
          </w:tcPr>
          <w:p w14:paraId="499026F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3 ancillary own funds over the reporting period. </w:t>
            </w:r>
          </w:p>
        </w:tc>
      </w:tr>
      <w:tr w:rsidR="00C917B4" w:rsidRPr="006132FB" w14:paraId="16AA660E" w14:textId="77777777" w:rsidTr="002F4BD8">
        <w:tc>
          <w:tcPr>
            <w:tcW w:w="1560" w:type="dxa"/>
          </w:tcPr>
          <w:p w14:paraId="4D91C49B" w14:textId="661A1169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</w:tc>
        <w:tc>
          <w:tcPr>
            <w:tcW w:w="3402" w:type="dxa"/>
            <w:shd w:val="clear" w:color="auto" w:fill="auto"/>
          </w:tcPr>
          <w:p w14:paraId="6C305508" w14:textId="54D1F32A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alled up to basic own fund </w:t>
            </w:r>
          </w:p>
        </w:tc>
        <w:tc>
          <w:tcPr>
            <w:tcW w:w="4394" w:type="dxa"/>
            <w:shd w:val="clear" w:color="auto" w:fill="auto"/>
          </w:tcPr>
          <w:p w14:paraId="153B153C" w14:textId="7347F5E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54360DA" w14:textId="77777777" w:rsidTr="002F4BD8">
        <w:tc>
          <w:tcPr>
            <w:tcW w:w="1560" w:type="dxa"/>
          </w:tcPr>
          <w:p w14:paraId="562C3C7F" w14:textId="5A0A7015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R1120/C0060</w:t>
            </w:r>
          </w:p>
        </w:tc>
        <w:tc>
          <w:tcPr>
            <w:tcW w:w="3402" w:type="dxa"/>
            <w:shd w:val="clear" w:color="auto" w:fill="auto"/>
          </w:tcPr>
          <w:p w14:paraId="7A19BD42" w14:textId="057DAF4D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alance carried forward </w:t>
            </w:r>
          </w:p>
        </w:tc>
        <w:tc>
          <w:tcPr>
            <w:tcW w:w="4394" w:type="dxa"/>
            <w:shd w:val="clear" w:color="auto" w:fill="auto"/>
          </w:tcPr>
          <w:p w14:paraId="067C9A98" w14:textId="6A89F37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carried forward to the next reporting period. </w:t>
            </w:r>
          </w:p>
        </w:tc>
      </w:tr>
      <w:tr w:rsidR="00C917B4" w:rsidRPr="006132FB" w14:paraId="4E564C28" w14:textId="77777777" w:rsidTr="002F4BD8">
        <w:tc>
          <w:tcPr>
            <w:tcW w:w="1560" w:type="dxa"/>
          </w:tcPr>
          <w:p w14:paraId="3305EB0A" w14:textId="6675468F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R1200/C0010</w:t>
            </w:r>
          </w:p>
        </w:tc>
        <w:tc>
          <w:tcPr>
            <w:tcW w:w="3402" w:type="dxa"/>
            <w:shd w:val="clear" w:color="auto" w:fill="auto"/>
          </w:tcPr>
          <w:p w14:paraId="0516BDB9" w14:textId="0B9961D5" w:rsidR="00EC6B3F" w:rsidRPr="002F4BD8" w:rsidRDefault="00EC6B3F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alance brought forward</w:t>
            </w:r>
          </w:p>
        </w:tc>
        <w:tc>
          <w:tcPr>
            <w:tcW w:w="4394" w:type="dxa"/>
            <w:shd w:val="clear" w:color="auto" w:fill="auto"/>
          </w:tcPr>
          <w:p w14:paraId="4164AD39" w14:textId="3780A5A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brought forward from the previous reporting period.</w:t>
            </w:r>
          </w:p>
        </w:tc>
      </w:tr>
      <w:tr w:rsidR="00C917B4" w:rsidRPr="006132FB" w14:paraId="42F505C4" w14:textId="77777777" w:rsidTr="007975E9">
        <w:trPr>
          <w:trHeight w:val="881"/>
        </w:trPr>
        <w:tc>
          <w:tcPr>
            <w:tcW w:w="1560" w:type="dxa"/>
          </w:tcPr>
          <w:p w14:paraId="0B76E6E1" w14:textId="554631FC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R1200/C0110</w:t>
            </w:r>
          </w:p>
        </w:tc>
        <w:tc>
          <w:tcPr>
            <w:tcW w:w="3402" w:type="dxa"/>
            <w:shd w:val="clear" w:color="auto" w:fill="auto"/>
          </w:tcPr>
          <w:p w14:paraId="6B83EEF2" w14:textId="0469B1A4" w:rsidR="00EC6B3F" w:rsidRPr="002F4BD8" w:rsidRDefault="0079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ancillary own funds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ew amount made available </w:t>
            </w:r>
          </w:p>
        </w:tc>
        <w:tc>
          <w:tcPr>
            <w:tcW w:w="4394" w:type="dxa"/>
            <w:shd w:val="clear" w:color="auto" w:fill="auto"/>
          </w:tcPr>
          <w:p w14:paraId="2ECB291D" w14:textId="06D16A4F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new amount of Tier 2 ancillary own funds to be made available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FA15CD4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C4C10D3" w14:textId="093E1672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R1200/C0120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D2E506E" w14:textId="4570E4B2" w:rsidR="00EC6B3F" w:rsidRPr="002F4BD8" w:rsidRDefault="00EC6B3F" w:rsidP="0079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</w:t>
            </w:r>
            <w:r w:rsidR="00797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75E9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eduction to amount available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2A4B8E" w14:textId="245AA08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total ancillary own funds over the reporting period. </w:t>
            </w:r>
          </w:p>
        </w:tc>
      </w:tr>
      <w:tr w:rsidR="00C917B4" w:rsidRPr="006132FB" w14:paraId="43612A8D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C00" w14:textId="25C0374B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0FA" w14:textId="51342E94" w:rsidR="00EC6B3F" w:rsidRPr="002F4BD8" w:rsidRDefault="007975E9" w:rsidP="0079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alled up to basic own fund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D1C" w14:textId="744682FE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</w:t>
            </w:r>
            <w:r w:rsidR="007975E9">
              <w:rPr>
                <w:rFonts w:ascii="Times New Roman" w:hAnsi="Times New Roman" w:cs="Times New Roman"/>
                <w:sz w:val="20"/>
                <w:szCs w:val="20"/>
              </w:rPr>
              <w:t>item over the reporting period.</w:t>
            </w:r>
          </w:p>
        </w:tc>
      </w:tr>
      <w:tr w:rsidR="00C917B4" w:rsidRPr="006132FB" w14:paraId="76849237" w14:textId="77777777" w:rsidTr="007975E9">
        <w:trPr>
          <w:trHeight w:val="519"/>
        </w:trPr>
        <w:tc>
          <w:tcPr>
            <w:tcW w:w="1560" w:type="dxa"/>
            <w:tcBorders>
              <w:top w:val="single" w:sz="4" w:space="0" w:color="auto"/>
            </w:tcBorders>
          </w:tcPr>
          <w:p w14:paraId="2CCEA23F" w14:textId="06134A2E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R1200/C0060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E3322A2" w14:textId="4234E7BC" w:rsidR="00F31A57" w:rsidRPr="002F4BD8" w:rsidRDefault="007975E9" w:rsidP="0079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ancillary own funds -</w:t>
            </w:r>
            <w:r w:rsidR="00F31A57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31A57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alance carried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D37D8E" w14:textId="70709A39" w:rsidR="00F31A57" w:rsidRPr="002F4BD8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carried forwar</w:t>
            </w:r>
            <w:r w:rsidR="007975E9">
              <w:rPr>
                <w:rFonts w:ascii="Times New Roman" w:hAnsi="Times New Roman" w:cs="Times New Roman"/>
                <w:sz w:val="20"/>
                <w:szCs w:val="20"/>
              </w:rPr>
              <w:t>d to the next reporting period.</w:t>
            </w:r>
          </w:p>
        </w:tc>
      </w:tr>
    </w:tbl>
    <w:p w14:paraId="56EA3BD2" w14:textId="77777777" w:rsidR="002E6978" w:rsidRPr="002F4BD8" w:rsidRDefault="002E6978">
      <w:pPr>
        <w:rPr>
          <w:rFonts w:ascii="Times New Roman" w:hAnsi="Times New Roman" w:cs="Times New Roman"/>
          <w:sz w:val="20"/>
          <w:szCs w:val="20"/>
        </w:rPr>
      </w:pPr>
    </w:p>
    <w:sectPr w:rsidR="002E6978" w:rsidRPr="002F4B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9FF76" w14:textId="77777777" w:rsidR="00D1259F" w:rsidRDefault="00D1259F" w:rsidP="00412E2C">
      <w:pPr>
        <w:spacing w:after="0" w:line="240" w:lineRule="auto"/>
      </w:pPr>
      <w:r>
        <w:separator/>
      </w:r>
    </w:p>
  </w:endnote>
  <w:endnote w:type="continuationSeparator" w:id="0">
    <w:p w14:paraId="41ED2AFF" w14:textId="77777777" w:rsidR="00D1259F" w:rsidRDefault="00D1259F" w:rsidP="0041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1E72B" w14:textId="77777777" w:rsidR="00BD2D43" w:rsidRDefault="00BD2D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9CB9A" w14:textId="77777777" w:rsidR="00BD2D43" w:rsidRDefault="00BD2D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EA2D9" w14:textId="77777777" w:rsidR="00BD2D43" w:rsidRDefault="00BD2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9B89E" w14:textId="77777777" w:rsidR="00D1259F" w:rsidRDefault="00D1259F" w:rsidP="00412E2C">
      <w:pPr>
        <w:spacing w:after="0" w:line="240" w:lineRule="auto"/>
      </w:pPr>
      <w:r>
        <w:separator/>
      </w:r>
    </w:p>
  </w:footnote>
  <w:footnote w:type="continuationSeparator" w:id="0">
    <w:p w14:paraId="4FEAC9F7" w14:textId="77777777" w:rsidR="00D1259F" w:rsidRDefault="00D1259F" w:rsidP="0041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AB24A" w14:textId="77777777" w:rsidR="00BD2D43" w:rsidRDefault="00BD2D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AA864" w14:textId="77777777" w:rsidR="00BD2D43" w:rsidRDefault="00BD2D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6D76C" w14:textId="77777777" w:rsidR="00BD2D43" w:rsidRDefault="00BD2D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FA6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DAB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534B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0EB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FEF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9A5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80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8F81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141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488B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F53A61"/>
    <w:multiLevelType w:val="hybridMultilevel"/>
    <w:tmpl w:val="C4E64392"/>
    <w:lvl w:ilvl="0" w:tplc="7E88B98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E921F3"/>
    <w:multiLevelType w:val="hybridMultilevel"/>
    <w:tmpl w:val="3A125200"/>
    <w:lvl w:ilvl="0" w:tplc="4AAC28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D0295"/>
    <w:rsid w:val="000001CB"/>
    <w:rsid w:val="000049AE"/>
    <w:rsid w:val="000227DD"/>
    <w:rsid w:val="00035DEB"/>
    <w:rsid w:val="00042631"/>
    <w:rsid w:val="00051C27"/>
    <w:rsid w:val="000638EF"/>
    <w:rsid w:val="000649EC"/>
    <w:rsid w:val="000B2C70"/>
    <w:rsid w:val="000C7791"/>
    <w:rsid w:val="000E1644"/>
    <w:rsid w:val="000E3691"/>
    <w:rsid w:val="000F5D43"/>
    <w:rsid w:val="00101C96"/>
    <w:rsid w:val="00106F68"/>
    <w:rsid w:val="00112635"/>
    <w:rsid w:val="001163DC"/>
    <w:rsid w:val="00122F18"/>
    <w:rsid w:val="001241F4"/>
    <w:rsid w:val="00124FC3"/>
    <w:rsid w:val="0014785B"/>
    <w:rsid w:val="0018024F"/>
    <w:rsid w:val="00185D4F"/>
    <w:rsid w:val="001A5AC1"/>
    <w:rsid w:val="001D33A0"/>
    <w:rsid w:val="001D715A"/>
    <w:rsid w:val="001F3667"/>
    <w:rsid w:val="001F6510"/>
    <w:rsid w:val="00213F6F"/>
    <w:rsid w:val="00243DF8"/>
    <w:rsid w:val="00267D1D"/>
    <w:rsid w:val="00270208"/>
    <w:rsid w:val="002B299C"/>
    <w:rsid w:val="002B7A86"/>
    <w:rsid w:val="002B7AB1"/>
    <w:rsid w:val="002E6978"/>
    <w:rsid w:val="002F3740"/>
    <w:rsid w:val="002F4BD8"/>
    <w:rsid w:val="003038FD"/>
    <w:rsid w:val="003111ED"/>
    <w:rsid w:val="003268D9"/>
    <w:rsid w:val="00336168"/>
    <w:rsid w:val="003427CF"/>
    <w:rsid w:val="003519E0"/>
    <w:rsid w:val="00352645"/>
    <w:rsid w:val="00372D7C"/>
    <w:rsid w:val="00377B4C"/>
    <w:rsid w:val="00383F98"/>
    <w:rsid w:val="0038744C"/>
    <w:rsid w:val="003D010A"/>
    <w:rsid w:val="003D5088"/>
    <w:rsid w:val="00410C89"/>
    <w:rsid w:val="00412E2C"/>
    <w:rsid w:val="0042526C"/>
    <w:rsid w:val="00426F76"/>
    <w:rsid w:val="00437F5C"/>
    <w:rsid w:val="004430AD"/>
    <w:rsid w:val="004504EC"/>
    <w:rsid w:val="00464D30"/>
    <w:rsid w:val="0047708C"/>
    <w:rsid w:val="00497566"/>
    <w:rsid w:val="004A4AD0"/>
    <w:rsid w:val="004C2949"/>
    <w:rsid w:val="004C39BA"/>
    <w:rsid w:val="004C6898"/>
    <w:rsid w:val="004D0295"/>
    <w:rsid w:val="004F0422"/>
    <w:rsid w:val="005105D6"/>
    <w:rsid w:val="00511438"/>
    <w:rsid w:val="00523A11"/>
    <w:rsid w:val="00533663"/>
    <w:rsid w:val="00557D8E"/>
    <w:rsid w:val="00561D05"/>
    <w:rsid w:val="00562164"/>
    <w:rsid w:val="00586052"/>
    <w:rsid w:val="005937E9"/>
    <w:rsid w:val="00596936"/>
    <w:rsid w:val="005A0036"/>
    <w:rsid w:val="005A6E7D"/>
    <w:rsid w:val="005D0D17"/>
    <w:rsid w:val="005D3D3D"/>
    <w:rsid w:val="005D7BCF"/>
    <w:rsid w:val="005E4BB5"/>
    <w:rsid w:val="006132FB"/>
    <w:rsid w:val="00616A2C"/>
    <w:rsid w:val="0062510E"/>
    <w:rsid w:val="00625A3B"/>
    <w:rsid w:val="006332D6"/>
    <w:rsid w:val="00636523"/>
    <w:rsid w:val="006460CE"/>
    <w:rsid w:val="00656D73"/>
    <w:rsid w:val="006753E1"/>
    <w:rsid w:val="006B36E1"/>
    <w:rsid w:val="006C22A3"/>
    <w:rsid w:val="006E33D2"/>
    <w:rsid w:val="006F3438"/>
    <w:rsid w:val="0077073E"/>
    <w:rsid w:val="00786D0A"/>
    <w:rsid w:val="00796C90"/>
    <w:rsid w:val="007975E9"/>
    <w:rsid w:val="007B3D82"/>
    <w:rsid w:val="007C4208"/>
    <w:rsid w:val="007D7410"/>
    <w:rsid w:val="007E672D"/>
    <w:rsid w:val="008062F7"/>
    <w:rsid w:val="008157CD"/>
    <w:rsid w:val="00816BB8"/>
    <w:rsid w:val="00817502"/>
    <w:rsid w:val="008260A3"/>
    <w:rsid w:val="0083581B"/>
    <w:rsid w:val="008378F5"/>
    <w:rsid w:val="0084146F"/>
    <w:rsid w:val="0084294A"/>
    <w:rsid w:val="008525C5"/>
    <w:rsid w:val="0087385A"/>
    <w:rsid w:val="00896051"/>
    <w:rsid w:val="008A128A"/>
    <w:rsid w:val="008A4F0D"/>
    <w:rsid w:val="008B060D"/>
    <w:rsid w:val="008B4FA1"/>
    <w:rsid w:val="008D22ED"/>
    <w:rsid w:val="008D45CC"/>
    <w:rsid w:val="008D66A6"/>
    <w:rsid w:val="008E3C00"/>
    <w:rsid w:val="008F49D5"/>
    <w:rsid w:val="009004E7"/>
    <w:rsid w:val="0094285E"/>
    <w:rsid w:val="0094373D"/>
    <w:rsid w:val="00973938"/>
    <w:rsid w:val="0098757C"/>
    <w:rsid w:val="009B40C0"/>
    <w:rsid w:val="009B7C35"/>
    <w:rsid w:val="009C6E25"/>
    <w:rsid w:val="009D4513"/>
    <w:rsid w:val="009E3F44"/>
    <w:rsid w:val="009E4C30"/>
    <w:rsid w:val="009F4CCF"/>
    <w:rsid w:val="00A0488D"/>
    <w:rsid w:val="00A15253"/>
    <w:rsid w:val="00A1783A"/>
    <w:rsid w:val="00A47814"/>
    <w:rsid w:val="00A64153"/>
    <w:rsid w:val="00A71E88"/>
    <w:rsid w:val="00A84693"/>
    <w:rsid w:val="00A95189"/>
    <w:rsid w:val="00AA5308"/>
    <w:rsid w:val="00AA5B6D"/>
    <w:rsid w:val="00AD6753"/>
    <w:rsid w:val="00B0623B"/>
    <w:rsid w:val="00B25847"/>
    <w:rsid w:val="00B31BE4"/>
    <w:rsid w:val="00B7430A"/>
    <w:rsid w:val="00B85472"/>
    <w:rsid w:val="00B86039"/>
    <w:rsid w:val="00BA2B5C"/>
    <w:rsid w:val="00BA6A3A"/>
    <w:rsid w:val="00BB71F6"/>
    <w:rsid w:val="00BC3DD8"/>
    <w:rsid w:val="00BD2D43"/>
    <w:rsid w:val="00BF58C4"/>
    <w:rsid w:val="00C0403B"/>
    <w:rsid w:val="00C0773F"/>
    <w:rsid w:val="00C1350C"/>
    <w:rsid w:val="00C32931"/>
    <w:rsid w:val="00C35B29"/>
    <w:rsid w:val="00C443A3"/>
    <w:rsid w:val="00C736BD"/>
    <w:rsid w:val="00C917B4"/>
    <w:rsid w:val="00CB663E"/>
    <w:rsid w:val="00D1259F"/>
    <w:rsid w:val="00D4232F"/>
    <w:rsid w:val="00D469C4"/>
    <w:rsid w:val="00D50745"/>
    <w:rsid w:val="00D63968"/>
    <w:rsid w:val="00D80BC3"/>
    <w:rsid w:val="00D81DD2"/>
    <w:rsid w:val="00D87299"/>
    <w:rsid w:val="00D955BB"/>
    <w:rsid w:val="00DC6A2C"/>
    <w:rsid w:val="00E135EE"/>
    <w:rsid w:val="00E279E2"/>
    <w:rsid w:val="00E31F74"/>
    <w:rsid w:val="00E37181"/>
    <w:rsid w:val="00E55D17"/>
    <w:rsid w:val="00E84AB5"/>
    <w:rsid w:val="00E85576"/>
    <w:rsid w:val="00E9047D"/>
    <w:rsid w:val="00E93829"/>
    <w:rsid w:val="00EA1FA7"/>
    <w:rsid w:val="00EC199B"/>
    <w:rsid w:val="00EC4F39"/>
    <w:rsid w:val="00EC6B3F"/>
    <w:rsid w:val="00EE6D29"/>
    <w:rsid w:val="00F0592E"/>
    <w:rsid w:val="00F2256F"/>
    <w:rsid w:val="00F25E87"/>
    <w:rsid w:val="00F31A57"/>
    <w:rsid w:val="00F74269"/>
    <w:rsid w:val="00FD1486"/>
    <w:rsid w:val="00FE4487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76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15753-D533-435D-A063-2842A9123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2022-03-18T09:37:00Z</dcterms:created>
  <dcterms:modified xsi:type="dcterms:W3CDTF">2022-03-18T09:37:00Z</dcterms:modified>
</cp:coreProperties>
</file>